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A0"/>
      </w:tblPr>
      <w:tblGrid>
        <w:gridCol w:w="1713"/>
        <w:gridCol w:w="262"/>
        <w:gridCol w:w="2632"/>
        <w:gridCol w:w="4249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883C7A" w:rsidP="004C4F5E">
            <w:pPr>
              <w:rPr>
                <w:b/>
              </w:rPr>
            </w:pPr>
            <w:r>
              <w:rPr>
                <w:b/>
              </w:rPr>
              <w:t>Level One – Unit 3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883C7A" w:rsidP="004C4F5E">
            <w:pPr>
              <w:rPr>
                <w:b/>
              </w:rPr>
            </w:pPr>
            <w:del w:id="0" w:author="Terrill Laura" w:date="2012-05-24T10:38:00Z">
              <w:r w:rsidDel="00214382">
                <w:rPr>
                  <w:b/>
                </w:rPr>
                <w:delText xml:space="preserve">A Day in the Life </w:delText>
              </w:r>
              <w:r w:rsidR="00214382" w:rsidDel="00214382">
                <w:rPr>
                  <w:b/>
                </w:rPr>
                <w:delText xml:space="preserve">  </w:delText>
              </w:r>
            </w:del>
            <w:ins w:id="1" w:author="Terrill Laura" w:date="2012-05-24T10:36:00Z">
              <w:r w:rsidR="00214382">
                <w:rPr>
                  <w:b/>
                </w:rPr>
                <w:t>Contemporary Life</w:t>
              </w:r>
            </w:ins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883C7A" w:rsidP="000927CE">
            <w:pPr>
              <w:rPr>
                <w:b/>
              </w:rPr>
            </w:pPr>
            <w:del w:id="2" w:author="Terrill Laura" w:date="2012-05-24T10:38:00Z">
              <w:r w:rsidDel="00214382">
                <w:rPr>
                  <w:b/>
                </w:rPr>
                <w:delText xml:space="preserve">Classes, international education, extra-curricular activities, clothing, time, sports </w:delText>
              </w:r>
            </w:del>
            <w:ins w:id="3" w:author="Terrill Laura" w:date="2012-05-24T10:37:00Z">
              <w:r w:rsidR="00214382">
                <w:rPr>
                  <w:b/>
                </w:rPr>
                <w:t>A Day in the Life</w:t>
              </w:r>
            </w:ins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4C4F5E" w:rsidRDefault="00883C7A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Students will talk about their school day and compare a typical American school day with a typical school day in a country in which the target language is spoken. </w:t>
            </w:r>
          </w:p>
          <w:p w:rsidR="00FA20BD" w:rsidRDefault="00FA20BD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949B7" w:rsidRDefault="00C949B7" w:rsidP="00214382">
            <w:pPr>
              <w:numPr>
                <w:ins w:id="4" w:author="Terrill Laura" w:date="2012-05-24T23:07:00Z"/>
              </w:numPr>
              <w:rPr>
                <w:ins w:id="5" w:author="Terrill Laura" w:date="2012-05-24T23:07:00Z"/>
                <w:rFonts w:cs="Verdana"/>
                <w:szCs w:val="22"/>
                <w:lang w:bidi="en-US"/>
              </w:rPr>
            </w:pPr>
          </w:p>
          <w:p w:rsidR="00C949B7" w:rsidRDefault="00C949B7" w:rsidP="00214382">
            <w:pPr>
              <w:numPr>
                <w:ins w:id="6" w:author="Terrill Laura" w:date="2012-05-24T23:07:00Z"/>
              </w:numPr>
              <w:rPr>
                <w:ins w:id="7" w:author="Terrill Laura" w:date="2012-05-24T10:37:00Z"/>
                <w:rFonts w:cs="Verdana"/>
                <w:szCs w:val="22"/>
                <w:lang w:bidi="en-US"/>
              </w:rPr>
            </w:pPr>
            <w:ins w:id="8" w:author="Terrill Laura" w:date="2012-05-24T23:07:00Z">
              <w:r>
                <w:rPr>
                  <w:rFonts w:cs="Verdana"/>
                  <w:szCs w:val="22"/>
                  <w:lang w:bidi="en-US"/>
                </w:rPr>
                <w:t xml:space="preserve">Students will consider why schooling is a basic human right. They will review information about schooling in other countries and make comparisons to their school and daily routines. Students will analyze school schedules and consider various images </w:t>
              </w:r>
            </w:ins>
            <w:ins w:id="9" w:author="Terrill Laura" w:date="2012-05-24T23:09:00Z">
              <w:r>
                <w:rPr>
                  <w:rFonts w:cs="Verdana"/>
                  <w:szCs w:val="22"/>
                  <w:lang w:bidi="en-US"/>
                </w:rPr>
                <w:t xml:space="preserve">associated with school and daily routines. </w:t>
              </w:r>
            </w:ins>
            <w:ins w:id="10" w:author="Terrill Laura" w:date="2012-05-24T23:10:00Z">
              <w:r w:rsidR="00B86956">
                <w:rPr>
                  <w:rFonts w:cs="Verdana"/>
                  <w:szCs w:val="22"/>
                  <w:lang w:bidi="en-US"/>
                </w:rPr>
                <w:t xml:space="preserve">They will be able to explain their daily schedules in some detail. </w:t>
              </w:r>
            </w:ins>
            <w:ins w:id="11" w:author="Terrill Laura" w:date="2012-05-24T23:09:00Z">
              <w:r>
                <w:rPr>
                  <w:rFonts w:cs="Verdana"/>
                  <w:szCs w:val="22"/>
                  <w:lang w:bidi="en-US"/>
                </w:rPr>
                <w:t>They will prepare information about their sch</w:t>
              </w:r>
              <w:r w:rsidR="00B86956">
                <w:rPr>
                  <w:rFonts w:cs="Verdana"/>
                  <w:szCs w:val="22"/>
                  <w:lang w:bidi="en-US"/>
                </w:rPr>
                <w:t xml:space="preserve">ool and daily routines to share with students from </w:t>
              </w:r>
            </w:ins>
            <w:ins w:id="12" w:author="Terrill Laura" w:date="2012-05-24T23:10:00Z">
              <w:r w:rsidR="00B86956">
                <w:rPr>
                  <w:rFonts w:cs="Verdana"/>
                  <w:szCs w:val="22"/>
                  <w:lang w:bidi="en-US"/>
                </w:rPr>
                <w:t>other</w:t>
              </w:r>
            </w:ins>
            <w:ins w:id="13" w:author="Terrill Laura" w:date="2012-05-24T23:09:00Z">
              <w:r w:rsidR="00B86956">
                <w:rPr>
                  <w:rFonts w:cs="Verdana"/>
                  <w:szCs w:val="22"/>
                  <w:lang w:bidi="en-US"/>
                </w:rPr>
                <w:t xml:space="preserve"> </w:t>
              </w:r>
            </w:ins>
            <w:ins w:id="14" w:author="Terrill Laura" w:date="2012-05-24T23:10:00Z">
              <w:r w:rsidR="00B86956">
                <w:rPr>
                  <w:rFonts w:cs="Verdana"/>
                  <w:szCs w:val="22"/>
                  <w:lang w:bidi="en-US"/>
                </w:rPr>
                <w:t xml:space="preserve">countries. </w:t>
              </w:r>
            </w:ins>
            <w:ins w:id="15" w:author="Terrill Laura" w:date="2012-05-24T23:07:00Z">
              <w:r>
                <w:rPr>
                  <w:rFonts w:cs="Verdana"/>
                  <w:szCs w:val="22"/>
                  <w:lang w:bidi="en-US"/>
                </w:rPr>
                <w:t xml:space="preserve"> </w:t>
              </w:r>
            </w:ins>
          </w:p>
          <w:p w:rsidR="000E697C" w:rsidRDefault="000E697C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E697C" w:rsidRDefault="000E697C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E697C" w:rsidRPr="005F73AC" w:rsidRDefault="000E697C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953DF" w:rsidRPr="003A2700" w:rsidRDefault="008953DF" w:rsidP="004C4F5E"/>
        </w:tc>
      </w:tr>
      <w:tr w:rsidR="000416AD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0416AD" w:rsidRPr="000416AD" w:rsidRDefault="000416AD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8953D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4561FD" w:rsidRDefault="004561FD" w:rsidP="004561FD">
            <w:pPr>
              <w:rPr>
                <w:ins w:id="16" w:author="Terrill Laura" w:date="2012-05-24T10:39:00Z"/>
                <w:rFonts w:cs="Verdana"/>
                <w:szCs w:val="22"/>
                <w:lang w:bidi="en-US"/>
              </w:rPr>
            </w:pPr>
            <w:del w:id="17" w:author="Terrill Laura" w:date="2012-05-24T23:11:00Z">
              <w:r w:rsidDel="00B86956">
                <w:rPr>
                  <w:rFonts w:cs="Verdana"/>
                  <w:szCs w:val="22"/>
                  <w:lang w:bidi="en-US"/>
                </w:rPr>
                <w:delText>.</w:delText>
              </w:r>
            </w:del>
            <w:ins w:id="18" w:author="Terrill Laura" w:date="2012-05-24T10:38:00Z">
              <w:r w:rsidR="00214382">
                <w:rPr>
                  <w:rFonts w:cs="Verdana"/>
                  <w:szCs w:val="22"/>
                  <w:lang w:bidi="en-US"/>
                </w:rPr>
                <w:t xml:space="preserve">Education is a basic human right. </w:t>
              </w:r>
            </w:ins>
          </w:p>
          <w:p w:rsidR="00214382" w:rsidRDefault="00B86956" w:rsidP="004561FD">
            <w:pPr>
              <w:numPr>
                <w:ins w:id="19" w:author="Terrill Laura" w:date="2012-05-24T10:39:00Z"/>
              </w:numPr>
              <w:rPr>
                <w:rFonts w:cs="Verdana"/>
                <w:szCs w:val="22"/>
                <w:lang w:bidi="en-US"/>
              </w:rPr>
            </w:pPr>
            <w:ins w:id="20" w:author="Terrill Laura" w:date="2012-05-24T23:11:00Z">
              <w:r>
                <w:rPr>
                  <w:rFonts w:cs="Verdana"/>
                  <w:szCs w:val="22"/>
                  <w:lang w:bidi="en-US"/>
                </w:rPr>
                <w:t xml:space="preserve">Choices we make today impact our futures. </w:t>
              </w:r>
            </w:ins>
          </w:p>
          <w:p w:rsidR="000E697C" w:rsidRDefault="000E697C" w:rsidP="000E697C">
            <w:pPr>
              <w:rPr>
                <w:rFonts w:cs="Verdana"/>
                <w:szCs w:val="22"/>
                <w:lang w:bidi="en-US"/>
              </w:rPr>
            </w:pPr>
          </w:p>
          <w:p w:rsidR="008953DF" w:rsidRPr="00A4446A" w:rsidRDefault="00E35974" w:rsidP="000E697C">
            <w:pPr>
              <w:rPr>
                <w:rFonts w:cs="Verdana"/>
                <w:szCs w:val="22"/>
                <w:lang w:bidi="en-US"/>
              </w:rPr>
            </w:pPr>
            <w:r w:rsidRPr="003A2700">
              <w:rPr>
                <w:rFonts w:cs="Verdana"/>
                <w:szCs w:val="22"/>
                <w:lang w:bidi="en-US"/>
              </w:rPr>
              <w:t xml:space="preserve"> 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214382" w:rsidRDefault="00214382" w:rsidP="000E697C">
            <w:pPr>
              <w:rPr>
                <w:ins w:id="21" w:author="Terrill Laura" w:date="2012-05-24T23:18:00Z"/>
                <w:rFonts w:cs="Verdana"/>
                <w:szCs w:val="22"/>
                <w:lang w:bidi="en-US"/>
              </w:rPr>
            </w:pPr>
            <w:ins w:id="22" w:author="Terrill Laura" w:date="2012-05-24T10:39:00Z">
              <w:r>
                <w:rPr>
                  <w:rFonts w:cs="Verdana"/>
                  <w:szCs w:val="22"/>
                  <w:lang w:bidi="en-US"/>
                </w:rPr>
                <w:t>What does it mean to be educated?</w:t>
              </w:r>
            </w:ins>
          </w:p>
          <w:p w:rsidR="00B86956" w:rsidRDefault="00B86956" w:rsidP="000E697C">
            <w:pPr>
              <w:numPr>
                <w:ins w:id="23" w:author="Terrill Laura" w:date="2012-05-24T23:18:00Z"/>
              </w:numPr>
              <w:rPr>
                <w:ins w:id="24" w:author="Terrill Laura" w:date="2012-05-24T10:39:00Z"/>
                <w:rFonts w:cs="Verdana"/>
                <w:szCs w:val="22"/>
                <w:lang w:bidi="en-US"/>
              </w:rPr>
            </w:pPr>
            <w:ins w:id="25" w:author="Terrill Laura" w:date="2012-05-24T23:18:00Z">
              <w:r>
                <w:rPr>
                  <w:rFonts w:cs="Verdana"/>
                  <w:szCs w:val="22"/>
                  <w:lang w:bidi="en-US"/>
                </w:rPr>
                <w:t xml:space="preserve">How do I learn? </w:t>
              </w:r>
            </w:ins>
          </w:p>
          <w:p w:rsidR="004561FD" w:rsidRDefault="004561FD" w:rsidP="000E697C">
            <w:pPr>
              <w:numPr>
                <w:ins w:id="26" w:author="Terrill Laura" w:date="2012-05-24T10:39:00Z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What is a </w:t>
            </w:r>
            <w:ins w:id="27" w:author="Terrill Laura" w:date="2012-05-24T23:06:00Z">
              <w:r w:rsidR="00C949B7">
                <w:rPr>
                  <w:rFonts w:cs="Verdana"/>
                  <w:szCs w:val="22"/>
                  <w:lang w:bidi="en-US"/>
                </w:rPr>
                <w:t xml:space="preserve">typical </w:t>
              </w:r>
            </w:ins>
            <w:r>
              <w:rPr>
                <w:rFonts w:cs="Verdana"/>
                <w:szCs w:val="22"/>
                <w:lang w:bidi="en-US"/>
              </w:rPr>
              <w:t>day?</w:t>
            </w:r>
          </w:p>
          <w:p w:rsidR="004561FD" w:rsidRDefault="004561FD" w:rsidP="000E697C">
            <w:p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What is a day in the life of a global </w:t>
            </w:r>
            <w:commentRangeStart w:id="28"/>
            <w:r>
              <w:rPr>
                <w:rFonts w:cs="Verdana"/>
                <w:szCs w:val="22"/>
                <w:lang w:bidi="en-US"/>
              </w:rPr>
              <w:t>citizen</w:t>
            </w:r>
            <w:commentRangeEnd w:id="28"/>
            <w:r w:rsidR="00214382">
              <w:rPr>
                <w:rStyle w:val="CommentReference"/>
                <w:vanish/>
              </w:rPr>
              <w:commentReference w:id="28"/>
            </w:r>
            <w:r>
              <w:rPr>
                <w:rFonts w:cs="Verdana"/>
                <w:szCs w:val="22"/>
                <w:lang w:bidi="en-US"/>
              </w:rPr>
              <w:t>?</w:t>
            </w:r>
          </w:p>
          <w:p w:rsidR="000E697C" w:rsidRDefault="000E697C" w:rsidP="000E697C">
            <w:pPr>
              <w:rPr>
                <w:rFonts w:cs="Verdana"/>
                <w:szCs w:val="22"/>
                <w:lang w:bidi="en-US"/>
              </w:rPr>
            </w:pPr>
          </w:p>
          <w:p w:rsidR="008953DF" w:rsidRPr="00A4446A" w:rsidRDefault="00E35974" w:rsidP="000E697C">
            <w:pPr>
              <w:rPr>
                <w:rFonts w:cs="Verdana"/>
                <w:szCs w:val="22"/>
                <w:lang w:bidi="en-US"/>
              </w:rPr>
            </w:pPr>
            <w:r w:rsidRPr="00022AE5">
              <w:rPr>
                <w:rFonts w:cs="Verdana"/>
                <w:szCs w:val="22"/>
                <w:lang w:bidi="en-US"/>
              </w:rPr>
              <w:t xml:space="preserve"> </w:t>
            </w:r>
          </w:p>
        </w:tc>
      </w:tr>
      <w:tr w:rsidR="000416AD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0416AD">
        <w:trPr>
          <w:cantSplit/>
          <w:trHeight w:val="290"/>
        </w:trPr>
        <w:tc>
          <w:tcPr>
            <w:tcW w:w="4607" w:type="dxa"/>
            <w:gridSpan w:val="3"/>
          </w:tcPr>
          <w:p w:rsidR="000416AD" w:rsidRDefault="0021220D" w:rsidP="000927CE">
            <w:r>
              <w:t>Talk about how I and others feel</w:t>
            </w:r>
          </w:p>
        </w:tc>
        <w:tc>
          <w:tcPr>
            <w:tcW w:w="4249" w:type="dxa"/>
          </w:tcPr>
          <w:p w:rsidR="000416AD" w:rsidRDefault="0021220D" w:rsidP="000927CE">
            <w:r>
              <w:t xml:space="preserve">Estar/ être + emotions  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Default="0021220D" w:rsidP="000927CE">
            <w:r>
              <w:t>Explain personal feeling (why)</w:t>
            </w:r>
          </w:p>
        </w:tc>
        <w:tc>
          <w:tcPr>
            <w:tcW w:w="4249" w:type="dxa"/>
            <w:vAlign w:val="center"/>
          </w:tcPr>
          <w:p w:rsidR="00E35974" w:rsidRPr="003A2700" w:rsidRDefault="0021220D" w:rsidP="00F20B4A">
            <w:r>
              <w:t xml:space="preserve">Porque/ </w:t>
            </w:r>
            <w:del w:id="29" w:author="Terrill Laura" w:date="2012-05-24T21:41:00Z">
              <w:r w:rsidDel="004D0443">
                <w:delText xml:space="preserve">parce que… </w:delText>
              </w:r>
            </w:del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Default="00D156D4" w:rsidP="000927CE">
            <w:r>
              <w:t>Describe a typical day including time</w:t>
            </w:r>
          </w:p>
        </w:tc>
        <w:tc>
          <w:tcPr>
            <w:tcW w:w="4249" w:type="dxa"/>
          </w:tcPr>
          <w:p w:rsidR="00E35974" w:rsidRDefault="00D156D4" w:rsidP="0021220D">
            <w:r>
              <w:t>ir / aller + places</w:t>
            </w:r>
            <w:r w:rsidR="0021220D">
              <w:t xml:space="preserve">  </w:t>
            </w:r>
          </w:p>
          <w:p w:rsidR="0021220D" w:rsidRDefault="0021220D" w:rsidP="0021220D">
            <w:r>
              <w:t xml:space="preserve">numbers through </w:t>
            </w:r>
            <w:commentRangeStart w:id="30"/>
            <w:r>
              <w:t>100</w:t>
            </w:r>
            <w:r w:rsidR="00D156D4">
              <w:t>0</w:t>
            </w:r>
            <w:commentRangeEnd w:id="30"/>
            <w:r w:rsidR="00214382">
              <w:rPr>
                <w:rStyle w:val="CommentReference"/>
                <w:vanish/>
              </w:rPr>
              <w:commentReference w:id="30"/>
            </w:r>
            <w:r w:rsidR="00D156D4">
              <w:t xml:space="preserve"> , adverbs for sequencing, reflexives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Pr="00D156D4" w:rsidRDefault="00D156D4" w:rsidP="00D156D4">
            <w:pPr>
              <w:rPr>
                <w:rFonts w:ascii="Times New Roman" w:hAnsi="Times New Roman" w:cs="Times New Roman"/>
              </w:rPr>
            </w:pPr>
            <w:r w:rsidRPr="00D156D4">
              <w:rPr>
                <w:rFonts w:ascii="Times New Roman" w:hAnsi="Times New Roman" w:cs="Times New Roman"/>
              </w:rPr>
              <w:t>Describe your classes and schedule</w:t>
            </w:r>
          </w:p>
          <w:p w:rsidR="00D156D4" w:rsidRDefault="00D156D4" w:rsidP="000927CE"/>
        </w:tc>
        <w:tc>
          <w:tcPr>
            <w:tcW w:w="4249" w:type="dxa"/>
          </w:tcPr>
          <w:p w:rsidR="00D156D4" w:rsidRDefault="00D156D4" w:rsidP="0021220D">
            <w:r>
              <w:t xml:space="preserve">school subjects, (at) time, tener/ faire de + subject,  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Pr="003A2700" w:rsidRDefault="00D156D4" w:rsidP="000927CE">
            <w:r>
              <w:t>Describe classroom activities</w:t>
            </w:r>
          </w:p>
        </w:tc>
        <w:tc>
          <w:tcPr>
            <w:tcW w:w="4249" w:type="dxa"/>
          </w:tcPr>
          <w:p w:rsidR="00E35974" w:rsidRPr="003A2700" w:rsidRDefault="00D156D4" w:rsidP="00D156D4">
            <w:r>
              <w:t>School verbs</w:t>
            </w:r>
          </w:p>
        </w:tc>
      </w:tr>
      <w:tr w:rsidR="00D156D4" w:rsidRPr="002A6F90">
        <w:trPr>
          <w:trHeight w:val="290"/>
        </w:trPr>
        <w:tc>
          <w:tcPr>
            <w:tcW w:w="4607" w:type="dxa"/>
            <w:gridSpan w:val="3"/>
          </w:tcPr>
          <w:p w:rsidR="00D156D4" w:rsidRDefault="00D156D4" w:rsidP="000927CE">
            <w:r>
              <w:t>Describe your skills (what you and others know how to do)</w:t>
            </w:r>
            <w:ins w:id="31" w:author="Terrill Laura" w:date="2012-05-24T23:12:00Z">
              <w:r w:rsidR="00B86956">
                <w:t xml:space="preserve"> maybe just you</w:t>
              </w:r>
            </w:ins>
          </w:p>
        </w:tc>
        <w:tc>
          <w:tcPr>
            <w:tcW w:w="4249" w:type="dxa"/>
          </w:tcPr>
          <w:p w:rsidR="00D156D4" w:rsidRPr="00D156D4" w:rsidRDefault="00D156D4" w:rsidP="00D156D4">
            <w:pPr>
              <w:rPr>
                <w:lang w:val="es-ES"/>
              </w:rPr>
            </w:pPr>
            <w:r w:rsidRPr="00D156D4">
              <w:rPr>
                <w:lang w:val="es-ES"/>
              </w:rPr>
              <w:t xml:space="preserve">Saber +infinitive </w:t>
            </w:r>
            <w:r>
              <w:rPr>
                <w:lang w:val="es-ES"/>
              </w:rPr>
              <w:t xml:space="preserve">, </w:t>
            </w:r>
            <w:r w:rsidRPr="00D156D4">
              <w:rPr>
                <w:lang w:val="es-ES"/>
              </w:rPr>
              <w:t>savoir, poder/ pouvoir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Default="00D156D4" w:rsidP="00D156D4">
            <w:r>
              <w:t>Describe the clothing that you wear/need for certain seasons/</w:t>
            </w:r>
            <w:commentRangeStart w:id="32"/>
            <w:r>
              <w:t>weather</w:t>
            </w:r>
            <w:commentRangeEnd w:id="32"/>
            <w:r w:rsidR="00214382">
              <w:rPr>
                <w:rStyle w:val="CommentReference"/>
                <w:vanish/>
              </w:rPr>
              <w:commentReference w:id="32"/>
            </w:r>
            <w:r>
              <w:tab/>
            </w:r>
          </w:p>
        </w:tc>
        <w:tc>
          <w:tcPr>
            <w:tcW w:w="4249" w:type="dxa"/>
          </w:tcPr>
          <w:p w:rsidR="00D156D4" w:rsidRDefault="00D156D4" w:rsidP="00D156D4">
            <w:r>
              <w:t>What do I need?</w:t>
            </w:r>
          </w:p>
          <w:p w:rsidR="00D156D4" w:rsidRDefault="00D156D4" w:rsidP="00D156D4">
            <w:r>
              <w:t>Do I need…?</w:t>
            </w:r>
          </w:p>
          <w:p w:rsidR="00D156D4" w:rsidRDefault="00D156D4" w:rsidP="00D156D4">
            <w:r>
              <w:t>Clothing, colors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Default="00D156D4" w:rsidP="00D156D4">
            <w:r>
              <w:t xml:space="preserve">Describe the </w:t>
            </w:r>
            <w:commentRangeStart w:id="33"/>
            <w:r>
              <w:t>weather</w:t>
            </w:r>
            <w:commentRangeEnd w:id="33"/>
            <w:r w:rsidR="00214382">
              <w:rPr>
                <w:rStyle w:val="CommentReference"/>
                <w:vanish/>
              </w:rPr>
              <w:commentReference w:id="33"/>
            </w:r>
          </w:p>
        </w:tc>
        <w:tc>
          <w:tcPr>
            <w:tcW w:w="4249" w:type="dxa"/>
          </w:tcPr>
          <w:p w:rsidR="00D156D4" w:rsidRDefault="00D156D4" w:rsidP="00D156D4">
            <w:r>
              <w:t>Weather expressions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</w:tcPr>
          <w:p w:rsidR="00E35974" w:rsidRPr="003A2700" w:rsidRDefault="00D156D4" w:rsidP="000927CE">
            <w:r>
              <w:rPr>
                <w:rFonts w:ascii="Times New Roman" w:hAnsi="Times New Roman" w:cs="Times New Roman"/>
              </w:rPr>
              <w:t>Talk about what you typically eat for meals</w:t>
            </w:r>
          </w:p>
        </w:tc>
        <w:tc>
          <w:tcPr>
            <w:tcW w:w="4249" w:type="dxa"/>
          </w:tcPr>
          <w:p w:rsidR="00E35974" w:rsidRPr="003A2700" w:rsidRDefault="00D156D4">
            <w:r>
              <w:t>Comer, beber, basic foods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Pr="00D156D4" w:rsidRDefault="00D156D4" w:rsidP="00D156D4">
            <w:pPr>
              <w:rPr>
                <w:rFonts w:ascii="Times New Roman" w:hAnsi="Times New Roman" w:cs="Times New Roman"/>
              </w:rPr>
            </w:pPr>
            <w:r w:rsidRPr="00D156D4">
              <w:rPr>
                <w:rFonts w:ascii="Times New Roman" w:hAnsi="Times New Roman" w:cs="Times New Roman"/>
              </w:rPr>
              <w:t>Talk about what you have to do</w:t>
            </w:r>
          </w:p>
          <w:p w:rsidR="00D156D4" w:rsidRDefault="00D156D4" w:rsidP="00092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9" w:type="dxa"/>
          </w:tcPr>
          <w:p w:rsidR="00D156D4" w:rsidRDefault="00D156D4">
            <w:r>
              <w:t>Tener + que + infinitive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Pr="00D156D4" w:rsidRDefault="00D156D4" w:rsidP="00D15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Talk about where you go during the school day</w:t>
            </w:r>
          </w:p>
        </w:tc>
        <w:tc>
          <w:tcPr>
            <w:tcW w:w="4249" w:type="dxa"/>
          </w:tcPr>
          <w:p w:rsidR="00D156D4" w:rsidRDefault="00D156D4">
            <w:r>
              <w:t>Ir + a + place</w:t>
            </w:r>
          </w:p>
        </w:tc>
      </w:tr>
      <w:tr w:rsidR="0021220D">
        <w:trPr>
          <w:trHeight w:val="290"/>
        </w:trPr>
        <w:tc>
          <w:tcPr>
            <w:tcW w:w="4607" w:type="dxa"/>
            <w:gridSpan w:val="3"/>
          </w:tcPr>
          <w:p w:rsidR="0021220D" w:rsidRDefault="0021220D" w:rsidP="0021220D">
            <w:r>
              <w:t>Compare US educational system to educational system in a foreign country</w:t>
            </w:r>
            <w:ins w:id="34" w:author="Terrill Laura" w:date="2012-05-24T23:12:00Z">
              <w:r w:rsidR="00B86956">
                <w:t xml:space="preserve"> probably too hard, see notes on vocab sheet</w:t>
              </w:r>
            </w:ins>
          </w:p>
        </w:tc>
        <w:tc>
          <w:tcPr>
            <w:tcW w:w="4249" w:type="dxa"/>
          </w:tcPr>
          <w:p w:rsidR="0021220D" w:rsidRDefault="00D156D4">
            <w:r>
              <w:t>Comparatives</w:t>
            </w:r>
          </w:p>
        </w:tc>
      </w:tr>
      <w:tr w:rsidR="00D156D4">
        <w:trPr>
          <w:trHeight w:val="290"/>
        </w:trPr>
        <w:tc>
          <w:tcPr>
            <w:tcW w:w="4607" w:type="dxa"/>
            <w:gridSpan w:val="3"/>
          </w:tcPr>
          <w:p w:rsidR="00D156D4" w:rsidRDefault="00D156D4" w:rsidP="00D156D4">
            <w:r>
              <w:t>describe a local school found abroad and compare it to your school</w:t>
            </w:r>
            <w:r>
              <w:tab/>
            </w:r>
            <w:ins w:id="35" w:author="Terrill Laura" w:date="2012-05-24T23:13:00Z">
              <w:r w:rsidR="00B86956">
                <w:t xml:space="preserve">see suggestions on vocab sheet. </w:t>
              </w:r>
            </w:ins>
          </w:p>
          <w:p w:rsidR="00D156D4" w:rsidRDefault="00D156D4" w:rsidP="00D156D4"/>
        </w:tc>
        <w:tc>
          <w:tcPr>
            <w:tcW w:w="4249" w:type="dxa"/>
          </w:tcPr>
          <w:p w:rsidR="00D156D4" w:rsidRDefault="00D156D4" w:rsidP="00D156D4">
            <w:r>
              <w:t>Schedules</w:t>
            </w:r>
          </w:p>
          <w:p w:rsidR="00D156D4" w:rsidRDefault="00D156D4" w:rsidP="00D156D4">
            <w:r>
              <w:t>Dress/uniform</w:t>
            </w:r>
          </w:p>
          <w:p w:rsidR="00D156D4" w:rsidRDefault="00D156D4" w:rsidP="00D156D4"/>
        </w:tc>
      </w:tr>
      <w:tr w:rsidR="00E35974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35974" w:rsidRPr="008953DF" w:rsidRDefault="00E35974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F20B4A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F20B4A" w:rsidRPr="001C4C00" w:rsidRDefault="00F20B4A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F20B4A" w:rsidRPr="001C4C00" w:rsidRDefault="00F20B4A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20B4A" w:rsidRDefault="001C4131" w:rsidP="001C4131">
            <w:r>
              <w:t>Read and listen to accounts of foreign educational system and student life and complete a graphic organizer comparing the target language system to the U.S. system</w:t>
            </w:r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577D9F" w:rsidRDefault="00577D9F" w:rsidP="00577D9F">
            <w:r>
              <w:t xml:space="preserve">Role play: Assume the role of a student from a different country in which the foreign language is spoken. </w:t>
            </w:r>
          </w:p>
          <w:p w:rsidR="00F20B4A" w:rsidRDefault="00577D9F" w:rsidP="00577D9F">
            <w:r>
              <w:t xml:space="preserve">Discuss your daily routines and likes and dislikes with your partner. </w:t>
            </w:r>
            <w:ins w:id="36" w:author="Terrill Laura" w:date="2012-05-24T23:14:00Z">
              <w:r w:rsidR="00B86956">
                <w:t xml:space="preserve">  You will probably have to provide cue cards or visual images. This might also be a good time to structure an information gap activity. </w:t>
              </w:r>
              <w:r w:rsidR="00B86956">
                <w:t>“</w:t>
              </w:r>
              <w:r w:rsidR="00B86956">
                <w:t xml:space="preserve">Based on your given schedule, </w:t>
              </w:r>
            </w:ins>
            <w:ins w:id="37" w:author="Terrill Laura" w:date="2012-05-24T23:15:00Z">
              <w:r w:rsidR="00B86956">
                <w:t xml:space="preserve"> find 3 things you have in common. </w:t>
              </w:r>
            </w:ins>
          </w:p>
        </w:tc>
      </w:tr>
      <w:tr w:rsidR="00F20B4A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F20B4A" w:rsidRDefault="00F20B4A" w:rsidP="000464A9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F20B4A" w:rsidRDefault="00577D9F" w:rsidP="0012056E">
            <w:pPr>
              <w:rPr>
                <w:ins w:id="38" w:author="Terrill Laura" w:date="2012-05-24T23:15:00Z"/>
              </w:rPr>
            </w:pPr>
            <w:r>
              <w:t xml:space="preserve">Write about your actual school and or your school day. </w:t>
            </w:r>
          </w:p>
          <w:p w:rsidR="00B86956" w:rsidRDefault="00B86956" w:rsidP="0012056E">
            <w:pPr>
              <w:numPr>
                <w:ins w:id="39" w:author="Terrill Laura" w:date="2012-05-24T23:15:00Z"/>
              </w:numPr>
              <w:rPr>
                <w:ins w:id="40" w:author="Terrill Laura" w:date="2012-05-24T23:15:00Z"/>
              </w:rPr>
            </w:pPr>
          </w:p>
          <w:p w:rsidR="00B86956" w:rsidRDefault="00B86956" w:rsidP="0012056E">
            <w:pPr>
              <w:numPr>
                <w:ins w:id="41" w:author="Terrill Laura" w:date="2012-05-24T23:15:00Z"/>
              </w:numPr>
              <w:rPr>
                <w:ins w:id="42" w:author="Terrill Laura" w:date="2012-05-24T23:19:00Z"/>
              </w:rPr>
            </w:pPr>
            <w:ins w:id="43" w:author="Terrill Laura" w:date="2012-05-24T23:15:00Z">
              <w:r>
                <w:t>Could they do a stay in school campaign?</w:t>
              </w:r>
            </w:ins>
          </w:p>
          <w:p w:rsidR="00B86956" w:rsidRDefault="00B86956" w:rsidP="0012056E">
            <w:pPr>
              <w:numPr>
                <w:ins w:id="44" w:author="Terrill Laura" w:date="2012-05-24T23:19:00Z"/>
              </w:numPr>
            </w:pPr>
            <w:ins w:id="45" w:author="Terrill Laura" w:date="2012-05-24T23:19:00Z">
              <w:r>
                <w:t>Perhaps a tip sheet for how to succeed in Spanish for students next year, being the ideal student.</w:t>
              </w:r>
            </w:ins>
          </w:p>
        </w:tc>
      </w:tr>
      <w:tr w:rsidR="00E35974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E35974" w:rsidRPr="00BE012C" w:rsidRDefault="00E35974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E35974" w:rsidRPr="00BE012C" w:rsidRDefault="00E35974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E35974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E35974" w:rsidRDefault="00804628" w:rsidP="005F73AC">
            <w:r>
              <w:t>Carmen vs. Vanessa , pretend schedules</w:t>
            </w:r>
          </w:p>
          <w:p w:rsidR="001B7D9A" w:rsidRPr="00BE012C" w:rsidRDefault="001B7D9A" w:rsidP="005F73AC">
            <w:r>
              <w:t>Reading about uniforms (find)</w:t>
            </w:r>
            <w:ins w:id="46" w:author="Terrill Laura" w:date="2012-05-24T23:16:00Z">
              <w:r w:rsidR="00B86956">
                <w:t xml:space="preserve"> I have included a couple</w:t>
              </w:r>
            </w:ins>
          </w:p>
          <w:p w:rsidR="00E35974" w:rsidRPr="00BE012C" w:rsidRDefault="00E35974" w:rsidP="00BE012C">
            <w:pPr>
              <w:jc w:val="center"/>
            </w:pPr>
          </w:p>
          <w:p w:rsidR="00E35974" w:rsidRPr="00BE012C" w:rsidRDefault="00E35974" w:rsidP="00BE012C">
            <w:pPr>
              <w:jc w:val="center"/>
            </w:pPr>
          </w:p>
        </w:tc>
        <w:tc>
          <w:tcPr>
            <w:tcW w:w="4249" w:type="dxa"/>
            <w:shd w:val="clear" w:color="auto" w:fill="auto"/>
          </w:tcPr>
          <w:p w:rsidR="00E35974" w:rsidRPr="00BE012C" w:rsidRDefault="00E35974" w:rsidP="005847C9">
            <w:pPr>
              <w:pStyle w:val="ListParagraph"/>
              <w:ind w:left="360"/>
            </w:pPr>
          </w:p>
          <w:p w:rsidR="00E35974" w:rsidRPr="00BE012C" w:rsidRDefault="00E35974" w:rsidP="00BE012C"/>
        </w:tc>
      </w:tr>
      <w:tr w:rsidR="00E35974">
        <w:trPr>
          <w:trHeight w:val="432"/>
        </w:trPr>
        <w:tc>
          <w:tcPr>
            <w:tcW w:w="8856" w:type="dxa"/>
            <w:gridSpan w:val="4"/>
            <w:shd w:val="solid" w:color="FFFF00" w:fill="FF0000"/>
            <w:vAlign w:val="center"/>
          </w:tcPr>
          <w:p w:rsidR="00E35974" w:rsidRPr="00AF6698" w:rsidRDefault="00E35974" w:rsidP="00AF6698">
            <w:pPr>
              <w:jc w:val="center"/>
            </w:pPr>
            <w:r w:rsidRPr="00BE012C">
              <w:t>Learning Activities</w:t>
            </w:r>
          </w:p>
        </w:tc>
      </w:tr>
      <w:tr w:rsidR="00E35974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E35974" w:rsidRDefault="0012056E" w:rsidP="00AF6698">
            <w:pPr>
              <w:rPr>
                <w:ins w:id="47" w:author="Terrill Laura" w:date="2012-05-24T23:17:00Z"/>
              </w:rPr>
            </w:pPr>
            <w:r>
              <w:t>Find a student with the same fictitious schedule (scan document)</w:t>
            </w:r>
          </w:p>
          <w:p w:rsidR="00B86956" w:rsidRDefault="00B86956" w:rsidP="00AF6698">
            <w:pPr>
              <w:numPr>
                <w:ins w:id="48" w:author="Terrill Laura" w:date="2012-05-24T23:17:00Z"/>
              </w:numPr>
              <w:rPr>
                <w:ins w:id="49" w:author="Terrill Laura" w:date="2012-05-24T23:17:00Z"/>
              </w:rPr>
            </w:pPr>
          </w:p>
          <w:p w:rsidR="00B86956" w:rsidRPr="003A2700" w:rsidRDefault="00B86956" w:rsidP="00AF6698">
            <w:pPr>
              <w:numPr>
                <w:ins w:id="50" w:author="Terrill Laura" w:date="2012-05-24T23:17:00Z"/>
              </w:numPr>
            </w:pPr>
            <w:ins w:id="51" w:author="Terrill Laura" w:date="2012-05-24T23:17:00Z">
              <w:r>
                <w:t>international test scores?</w:t>
              </w:r>
            </w:ins>
          </w:p>
          <w:p w:rsidR="00E35974" w:rsidRDefault="00E35974" w:rsidP="00AF6698">
            <w:pPr>
              <w:numPr>
                <w:ins w:id="52" w:author="Terrill Laura" w:date="2012-05-24T23:18:00Z"/>
              </w:numPr>
              <w:rPr>
                <w:ins w:id="53" w:author="Terrill Laura" w:date="2012-05-24T23:18:00Z"/>
                <w:rFonts w:cs="Verdana"/>
                <w:szCs w:val="22"/>
                <w:lang w:bidi="en-US"/>
              </w:rPr>
            </w:pPr>
          </w:p>
          <w:p w:rsidR="00B86956" w:rsidRPr="003A2700" w:rsidRDefault="00B86956" w:rsidP="00AF6698">
            <w:pPr>
              <w:rPr>
                <w:rFonts w:cs="Verdana"/>
                <w:szCs w:val="22"/>
                <w:lang w:bidi="en-US"/>
              </w:rPr>
            </w:pPr>
            <w:ins w:id="54" w:author="Terrill Laura" w:date="2012-05-24T23:18:00Z">
              <w:r>
                <w:rPr>
                  <w:rFonts w:cs="Verdana"/>
                  <w:szCs w:val="22"/>
                  <w:lang w:bidi="en-US"/>
                </w:rPr>
                <w:t>perhaps teach words for intelligences, simple test to determine their key intelligences</w:t>
              </w:r>
            </w:ins>
          </w:p>
          <w:p w:rsidR="00E35974" w:rsidRPr="00BE012C" w:rsidRDefault="00E35974" w:rsidP="00AF6698">
            <w:pPr>
              <w:jc w:val="center"/>
            </w:pPr>
          </w:p>
        </w:tc>
      </w:tr>
      <w:tr w:rsidR="006962FC">
        <w:trPr>
          <w:trHeight w:val="432"/>
        </w:trPr>
        <w:tc>
          <w:tcPr>
            <w:tcW w:w="8856" w:type="dxa"/>
            <w:gridSpan w:val="4"/>
            <w:shd w:val="solid" w:color="FFFF00" w:fill="auto"/>
            <w:vAlign w:val="center"/>
          </w:tcPr>
          <w:p w:rsidR="006962FC" w:rsidRPr="003A2700" w:rsidRDefault="006962FC" w:rsidP="006962FC">
            <w:pPr>
              <w:jc w:val="center"/>
            </w:pPr>
            <w:r w:rsidRPr="006962FC">
              <w:t>Resources</w:t>
            </w:r>
          </w:p>
        </w:tc>
      </w:tr>
      <w:tr w:rsidR="006962FC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6962FC" w:rsidRDefault="005A3AF3" w:rsidP="00AF6698">
            <w:pPr>
              <w:rPr>
                <w:ins w:id="55" w:author="Terrill Laura" w:date="2012-05-24T10:58:00Z"/>
              </w:rPr>
            </w:pPr>
            <w:r>
              <w:t>PISA</w:t>
            </w:r>
            <w:r w:rsidR="00CE1010">
              <w:t xml:space="preserve"> reports, Mary Glasgow (videos), </w:t>
            </w:r>
            <w:r>
              <w:t xml:space="preserve"> </w:t>
            </w:r>
          </w:p>
          <w:p w:rsidR="00183D6A" w:rsidRDefault="00183D6A" w:rsidP="00AF6698">
            <w:pPr>
              <w:numPr>
                <w:ins w:id="56" w:author="Terrill Laura" w:date="2012-05-24T10:58:00Z"/>
              </w:numPr>
              <w:rPr>
                <w:ins w:id="57" w:author="Terrill Laura" w:date="2012-05-24T10:58:00Z"/>
              </w:rPr>
            </w:pPr>
          </w:p>
          <w:p w:rsidR="00183D6A" w:rsidRDefault="00183D6A" w:rsidP="00AF6698">
            <w:pPr>
              <w:numPr>
                <w:ins w:id="58" w:author="Terrill Laura" w:date="2012-05-24T10:58:00Z"/>
              </w:numPr>
              <w:rPr>
                <w:ins w:id="59" w:author="Terrill Laura" w:date="2012-05-24T10:58:00Z"/>
              </w:rPr>
            </w:pPr>
            <w:ins w:id="60" w:author="Terrill Laura" w:date="2012-05-24T10:58:00Z">
              <w:r>
                <w:t xml:space="preserve">Video Normas en el Colegio </w:t>
              </w:r>
              <w:r>
                <w:fldChar w:fldCharType="begin"/>
              </w:r>
              <w:r>
                <w:instrText xml:space="preserve"> HYPERLINK "</w:instrText>
              </w:r>
              <w:r w:rsidRPr="00183D6A">
                <w:instrText>http://www.youtube.com/watch?v=fQH5xW_JR7w&amp;feature=related</w:instrText>
              </w:r>
              <w:r>
                <w:instrText xml:space="preserve">" </w:instrText>
              </w:r>
            </w:ins>
            <w:ins w:id="61" w:author="Terrill Laura" w:date="2012-05-24T10:58:00Z">
              <w:r>
                <w:fldChar w:fldCharType="separate"/>
              </w:r>
              <w:r w:rsidRPr="00203769">
                <w:rPr>
                  <w:rStyle w:val="Hyperlink"/>
                </w:rPr>
                <w:t>http://www.youtube.com/watch?v=fQH5xW_JR7w&amp;feature=related</w:t>
              </w:r>
              <w:r>
                <w:fldChar w:fldCharType="end"/>
              </w:r>
            </w:ins>
          </w:p>
          <w:p w:rsidR="00183D6A" w:rsidRDefault="00183D6A" w:rsidP="00AF6698">
            <w:pPr>
              <w:numPr>
                <w:ins w:id="62" w:author="Terrill Laura" w:date="2012-05-24T10:58:00Z"/>
              </w:numPr>
              <w:rPr>
                <w:ins w:id="63" w:author="Terrill Laura" w:date="2012-05-24T10:58:00Z"/>
              </w:rPr>
            </w:pPr>
          </w:p>
          <w:p w:rsidR="00183D6A" w:rsidRDefault="00183D6A" w:rsidP="00AF6698">
            <w:pPr>
              <w:numPr>
                <w:ins w:id="64" w:author="Terrill Laura" w:date="2012-05-24T10:58:00Z"/>
              </w:numPr>
              <w:rPr>
                <w:ins w:id="65" w:author="Terrill Laura" w:date="2012-05-24T10:59:00Z"/>
              </w:rPr>
            </w:pPr>
            <w:ins w:id="66" w:author="Terrill Laura" w:date="2012-05-24T10:58:00Z">
              <w:r>
                <w:t>Education as Human Right  - no words</w:t>
              </w:r>
            </w:ins>
            <w:ins w:id="67" w:author="Terrill Laura" w:date="2012-05-24T10:59:00Z">
              <w:r>
                <w:t>, education is first</w:t>
              </w:r>
            </w:ins>
          </w:p>
          <w:p w:rsidR="00183D6A" w:rsidRPr="00BA2A2B" w:rsidRDefault="00183D6A" w:rsidP="00183D6A">
            <w:pPr>
              <w:numPr>
                <w:ins w:id="68" w:author="Terrill Laura" w:date="2012-05-24T10:59:00Z"/>
              </w:numPr>
              <w:rPr>
                <w:ins w:id="69" w:author="Terrill Laura" w:date="2012-05-24T10:59:00Z"/>
              </w:rPr>
            </w:pPr>
            <w:ins w:id="70" w:author="Terrill Laura" w:date="2012-05-24T10:59:00Z">
              <w:r w:rsidRPr="003730E4">
                <w:t>http://www.youtube.com/watch?v=_vv2JBpinbE</w:t>
              </w:r>
            </w:ins>
          </w:p>
          <w:p w:rsidR="00183D6A" w:rsidRDefault="00183D6A" w:rsidP="00AF6698">
            <w:pPr>
              <w:numPr>
                <w:ins w:id="71" w:author="Terrill Laura" w:date="2012-05-24T11:00:00Z"/>
              </w:numPr>
              <w:rPr>
                <w:ins w:id="72" w:author="Terrill Laura" w:date="2012-05-24T11:00:00Z"/>
              </w:rPr>
            </w:pPr>
          </w:p>
          <w:p w:rsidR="00183D6A" w:rsidRDefault="00183D6A" w:rsidP="00AF6698">
            <w:pPr>
              <w:numPr>
                <w:ins w:id="73" w:author="Terrill Laura" w:date="2012-05-24T11:00:00Z"/>
              </w:numPr>
              <w:rPr>
                <w:ins w:id="74" w:author="Terrill Laura" w:date="2012-05-24T11:00:00Z"/>
              </w:rPr>
            </w:pPr>
          </w:p>
          <w:p w:rsidR="00183D6A" w:rsidRDefault="00183D6A" w:rsidP="00AF6698">
            <w:pPr>
              <w:numPr>
                <w:ins w:id="75" w:author="Terrill Laura" w:date="2012-05-24T10:59:00Z"/>
              </w:numPr>
              <w:rPr>
                <w:ins w:id="76" w:author="Terrill Laura" w:date="2012-05-24T11:02:00Z"/>
              </w:rPr>
            </w:pPr>
            <w:ins w:id="77" w:author="Terrill Laura" w:date="2012-05-24T11:02:00Z">
              <w:r>
                <w:fldChar w:fldCharType="begin"/>
              </w:r>
              <w:r>
                <w:instrText xml:space="preserve"> HYPERLINK "</w:instrText>
              </w:r>
            </w:ins>
            <w:ins w:id="78" w:author="Terrill Laura" w:date="2012-05-24T11:00:00Z">
              <w:r w:rsidRPr="00183D6A">
                <w:instrText>http://es.wikihow.com/sacarse-mejores-notas-en-el-colegio</w:instrText>
              </w:r>
            </w:ins>
            <w:ins w:id="79" w:author="Terrill Laura" w:date="2012-05-24T11:02:00Z">
              <w:r>
                <w:instrText xml:space="preserve">" </w:instrText>
              </w:r>
            </w:ins>
            <w:ins w:id="80" w:author="Terrill Laura" w:date="2012-05-24T11:02:00Z">
              <w:r>
                <w:fldChar w:fldCharType="separate"/>
              </w:r>
            </w:ins>
            <w:ins w:id="81" w:author="Terrill Laura" w:date="2012-05-24T11:00:00Z">
              <w:r w:rsidRPr="00203769">
                <w:rPr>
                  <w:rStyle w:val="Hyperlink"/>
                </w:rPr>
                <w:t>http://es.wikihow.com/sacarse-mejores-notas-en-el-colegio</w:t>
              </w:r>
            </w:ins>
            <w:ins w:id="82" w:author="Terrill Laura" w:date="2012-05-24T11:02:00Z">
              <w:r>
                <w:fldChar w:fldCharType="end"/>
              </w:r>
            </w:ins>
          </w:p>
          <w:p w:rsidR="00183D6A" w:rsidRDefault="002B7BC1" w:rsidP="00AF6698">
            <w:pPr>
              <w:numPr>
                <w:ins w:id="83" w:author="Terrill Laura" w:date="2012-05-24T11:02:00Z"/>
              </w:numPr>
              <w:rPr>
                <w:ins w:id="84" w:author="Terrill Laura" w:date="2012-05-24T11:13:00Z"/>
              </w:rPr>
            </w:pPr>
            <w:ins w:id="85" w:author="Terrill Laura" w:date="2012-05-24T11:13:00Z">
              <w:r>
                <w:fldChar w:fldCharType="begin"/>
              </w:r>
              <w:r>
                <w:instrText xml:space="preserve"> HYPERLINK "</w:instrText>
              </w:r>
            </w:ins>
            <w:ins w:id="86" w:author="Terrill Laura" w:date="2012-05-24T11:02:00Z">
              <w:r w:rsidRPr="00183D6A">
                <w:instrText>http://es.wikihow.com/ser-un-buen-estudiante</w:instrText>
              </w:r>
            </w:ins>
            <w:ins w:id="87" w:author="Terrill Laura" w:date="2012-05-24T11:13:00Z">
              <w:r>
                <w:instrText xml:space="preserve">" </w:instrText>
              </w:r>
            </w:ins>
            <w:ins w:id="88" w:author="Terrill Laura" w:date="2012-05-24T11:13:00Z">
              <w:r>
                <w:fldChar w:fldCharType="separate"/>
              </w:r>
            </w:ins>
            <w:ins w:id="89" w:author="Terrill Laura" w:date="2012-05-24T11:02:00Z">
              <w:r w:rsidRPr="00203769">
                <w:rPr>
                  <w:rStyle w:val="Hyperlink"/>
                </w:rPr>
                <w:t>http://es.wikihow.com/ser-un-buen-estudiante</w:t>
              </w:r>
            </w:ins>
            <w:ins w:id="90" w:author="Terrill Laura" w:date="2012-05-24T11:13:00Z">
              <w:r>
                <w:fldChar w:fldCharType="end"/>
              </w:r>
            </w:ins>
          </w:p>
          <w:p w:rsidR="002B7BC1" w:rsidRDefault="002B7BC1" w:rsidP="00AF6698">
            <w:pPr>
              <w:numPr>
                <w:ins w:id="91" w:author="Terrill Laura" w:date="2012-05-24T11:13:00Z"/>
              </w:numPr>
              <w:rPr>
                <w:ins w:id="92" w:author="Terrill Laura" w:date="2012-05-24T11:13:00Z"/>
              </w:rPr>
            </w:pPr>
          </w:p>
          <w:p w:rsidR="002B7BC1" w:rsidRDefault="002B7BC1" w:rsidP="00AF6698">
            <w:pPr>
              <w:numPr>
                <w:ins w:id="93" w:author="Terrill Laura" w:date="2012-05-24T11:13:00Z"/>
              </w:numPr>
              <w:rPr>
                <w:ins w:id="94" w:author="Terrill Laura" w:date="2012-05-24T11:13:00Z"/>
              </w:rPr>
            </w:pPr>
            <w:ins w:id="95" w:author="Terrill Laura" w:date="2012-05-24T11:13:00Z">
              <w:r>
                <w:t>great video on right to education</w:t>
              </w:r>
            </w:ins>
          </w:p>
          <w:p w:rsidR="002B7BC1" w:rsidRPr="002B7BC1" w:rsidRDefault="002B7BC1" w:rsidP="00AF6698">
            <w:pPr>
              <w:numPr>
                <w:ins w:id="96" w:author="Terrill Laura" w:date="2012-05-24T11:14:00Z"/>
              </w:numPr>
              <w:rPr>
                <w:ins w:id="97" w:author="Terrill Laura" w:date="2012-05-24T10:58:00Z"/>
              </w:rPr>
            </w:pPr>
            <w:ins w:id="98" w:author="Terrill Laura" w:date="2012-05-24T11:14:00Z">
              <w:r w:rsidRPr="002B7BC1">
                <w:t>http://www.youtube.com/watch?v=yDfcCCUcktY&amp;feature=related</w:t>
              </w:r>
            </w:ins>
          </w:p>
          <w:p w:rsidR="00183D6A" w:rsidRDefault="00183D6A" w:rsidP="00AF6698">
            <w:pPr>
              <w:numPr>
                <w:ins w:id="99" w:author="Terrill Laura" w:date="2012-05-24T10:58:00Z"/>
              </w:numPr>
              <w:rPr>
                <w:ins w:id="100" w:author="Terrill Laura" w:date="2012-05-24T10:58:00Z"/>
              </w:rPr>
            </w:pPr>
          </w:p>
          <w:p w:rsidR="00183D6A" w:rsidRPr="00183D6A" w:rsidRDefault="00183D6A" w:rsidP="00AF6698">
            <w:pPr>
              <w:numPr>
                <w:ins w:id="101" w:author="Terrill Laura" w:date="2012-05-24T10:58:00Z"/>
              </w:numPr>
            </w:pPr>
          </w:p>
          <w:p w:rsidR="006962FC" w:rsidRDefault="006962FC" w:rsidP="00AF6698"/>
          <w:p w:rsidR="006962FC" w:rsidRPr="003A2700" w:rsidRDefault="006962FC" w:rsidP="00AF6698"/>
        </w:tc>
      </w:tr>
    </w:tbl>
    <w:p w:rsidR="000B7F32" w:rsidRDefault="000B7F32" w:rsidP="004D4008"/>
    <w:p w:rsidR="005A3BAA" w:rsidRDefault="005A3BAA" w:rsidP="004D4008"/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5A3BAA">
        <w:tc>
          <w:tcPr>
            <w:tcW w:w="2952" w:type="dxa"/>
          </w:tcPr>
          <w:p w:rsidR="005A3BAA" w:rsidRDefault="005A3BAA" w:rsidP="004D4008"/>
        </w:tc>
        <w:tc>
          <w:tcPr>
            <w:tcW w:w="2952" w:type="dxa"/>
          </w:tcPr>
          <w:p w:rsidR="005A3BAA" w:rsidRDefault="005A3BAA" w:rsidP="004D4008"/>
        </w:tc>
        <w:tc>
          <w:tcPr>
            <w:tcW w:w="2952" w:type="dxa"/>
          </w:tcPr>
          <w:p w:rsidR="005A3BAA" w:rsidRDefault="005A3BAA" w:rsidP="004D4008"/>
        </w:tc>
      </w:tr>
      <w:tr w:rsidR="002A6F90">
        <w:tc>
          <w:tcPr>
            <w:tcW w:w="2952" w:type="dxa"/>
          </w:tcPr>
          <w:p w:rsidR="002A6F90" w:rsidRPr="003143B6" w:rsidRDefault="002A6F90" w:rsidP="00214382">
            <w:pPr>
              <w:rPr>
                <w:b/>
                <w:lang w:val="es-ES"/>
              </w:rPr>
            </w:pPr>
            <w:r w:rsidRPr="003143B6">
              <w:rPr>
                <w:b/>
                <w:lang w:val="es-ES"/>
              </w:rPr>
              <w:t>¿Qué comes?</w:t>
            </w:r>
          </w:p>
        </w:tc>
        <w:tc>
          <w:tcPr>
            <w:tcW w:w="2952" w:type="dxa"/>
          </w:tcPr>
          <w:p w:rsidR="002A6F90" w:rsidRPr="003143B6" w:rsidRDefault="002A6F90" w:rsidP="00214382">
            <w:pPr>
              <w:rPr>
                <w:b/>
                <w:lang w:val="es-ES"/>
              </w:rPr>
            </w:pPr>
            <w:r w:rsidRPr="003143B6">
              <w:rPr>
                <w:b/>
                <w:lang w:val="es-ES"/>
              </w:rPr>
              <w:t>¿Qué comes?</w:t>
            </w:r>
          </w:p>
        </w:tc>
        <w:tc>
          <w:tcPr>
            <w:tcW w:w="2952" w:type="dxa"/>
          </w:tcPr>
          <w:p w:rsidR="002A6F90" w:rsidRPr="003143B6" w:rsidRDefault="002A6F90" w:rsidP="00214382">
            <w:pPr>
              <w:rPr>
                <w:b/>
                <w:lang w:val="es-ES"/>
              </w:rPr>
            </w:pPr>
            <w:r w:rsidRPr="003143B6">
              <w:rPr>
                <w:b/>
                <w:lang w:val="es-ES"/>
              </w:rPr>
              <w:t>¿Qué comes?</w:t>
            </w:r>
          </w:p>
        </w:tc>
      </w:tr>
    </w:tbl>
    <w:p w:rsidR="002A6F90" w:rsidRPr="00893874" w:rsidRDefault="002A6F90" w:rsidP="002A6F90">
      <w:pPr>
        <w:rPr>
          <w:b/>
          <w:lang w:val="es-ES"/>
        </w:rPr>
      </w:pPr>
      <w:r w:rsidRPr="00893874">
        <w:rPr>
          <w:b/>
          <w:lang w:val="es-ES"/>
        </w:rPr>
        <w:t>¿Qué comes?</w:t>
      </w:r>
    </w:p>
    <w:p w:rsidR="002A6F90" w:rsidRDefault="002A6F90" w:rsidP="002A6F90">
      <w:pPr>
        <w:rPr>
          <w:lang w:val="es-ES"/>
        </w:rPr>
      </w:pPr>
      <w:r>
        <w:rPr>
          <w:lang w:val="es-ES"/>
        </w:rPr>
        <w:t>Como…</w:t>
      </w:r>
    </w:p>
    <w:p w:rsidR="002A6F90" w:rsidRDefault="002A6F90" w:rsidP="002A6F90">
      <w:pPr>
        <w:rPr>
          <w:lang w:val="es-ES"/>
        </w:rPr>
      </w:pPr>
      <w:r>
        <w:rPr>
          <w:lang w:val="es-ES"/>
        </w:rPr>
        <w:t>La comida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 fruta</w:t>
      </w:r>
    </w:p>
    <w:p w:rsidR="002A6F90" w:rsidRPr="008A1080" w:rsidRDefault="002A6F90" w:rsidP="002A6F90">
      <w:pPr>
        <w:pStyle w:val="ListParagraph"/>
        <w:numPr>
          <w:ilvl w:val="0"/>
          <w:numId w:val="19"/>
          <w:numberingChange w:id="102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 manzana</w:t>
      </w:r>
    </w:p>
    <w:p w:rsidR="002A6F90" w:rsidRPr="008A1080" w:rsidRDefault="002A6F90" w:rsidP="002A6F90">
      <w:pPr>
        <w:pStyle w:val="ListParagraph"/>
        <w:numPr>
          <w:ilvl w:val="0"/>
          <w:numId w:val="19"/>
          <w:numberingChange w:id="103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 banana</w:t>
      </w:r>
    </w:p>
    <w:p w:rsidR="002A6F90" w:rsidRPr="008A1080" w:rsidRDefault="002A6F90" w:rsidP="002A6F90">
      <w:pPr>
        <w:pStyle w:val="ListParagraph"/>
        <w:numPr>
          <w:ilvl w:val="0"/>
          <w:numId w:val="19"/>
          <w:numberingChange w:id="104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 uvas</w:t>
      </w:r>
    </w:p>
    <w:p w:rsidR="002A6F90" w:rsidRPr="008A1080" w:rsidRDefault="002A6F90" w:rsidP="002A6F90">
      <w:pPr>
        <w:pStyle w:val="ListParagraph"/>
        <w:numPr>
          <w:ilvl w:val="0"/>
          <w:numId w:val="19"/>
          <w:numberingChange w:id="105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Las fresas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 carne</w:t>
      </w:r>
    </w:p>
    <w:p w:rsidR="002A6F90" w:rsidRPr="008A1080" w:rsidRDefault="002A6F90" w:rsidP="002A6F90">
      <w:pPr>
        <w:pStyle w:val="ListParagraph"/>
        <w:numPr>
          <w:ilvl w:val="0"/>
          <w:numId w:val="18"/>
          <w:numberingChange w:id="106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pollo</w:t>
      </w:r>
    </w:p>
    <w:p w:rsidR="002A6F90" w:rsidRPr="008A1080" w:rsidRDefault="002A6F90" w:rsidP="002A6F90">
      <w:pPr>
        <w:pStyle w:val="ListParagraph"/>
        <w:numPr>
          <w:ilvl w:val="0"/>
          <w:numId w:val="18"/>
          <w:numberingChange w:id="107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bistec</w:t>
      </w:r>
    </w:p>
    <w:p w:rsidR="002A6F90" w:rsidRPr="008A1080" w:rsidRDefault="002A6F90" w:rsidP="002A6F90">
      <w:pPr>
        <w:pStyle w:val="ListParagraph"/>
        <w:numPr>
          <w:ilvl w:val="0"/>
          <w:numId w:val="18"/>
          <w:numberingChange w:id="108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jamón</w:t>
      </w:r>
    </w:p>
    <w:p w:rsidR="002A6F90" w:rsidRPr="008A1080" w:rsidRDefault="002A6F90" w:rsidP="002A6F90">
      <w:pPr>
        <w:pStyle w:val="ListParagraph"/>
        <w:numPr>
          <w:ilvl w:val="0"/>
          <w:numId w:val="18"/>
          <w:numberingChange w:id="109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pescado</w:t>
      </w:r>
    </w:p>
    <w:p w:rsidR="002A6F90" w:rsidRPr="008A1080" w:rsidRDefault="002A6F90" w:rsidP="002A6F90">
      <w:pPr>
        <w:rPr>
          <w:b/>
          <w:i/>
          <w:lang w:val="es-ES"/>
        </w:rPr>
      </w:pPr>
      <w:r w:rsidRPr="008A1080">
        <w:rPr>
          <w:b/>
          <w:i/>
          <w:lang w:val="es-ES"/>
        </w:rPr>
        <w:t>Las verduras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0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brócoli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1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Las papas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2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Las zanahorias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3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maíz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4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La ensalada</w:t>
      </w:r>
    </w:p>
    <w:p w:rsidR="002A6F90" w:rsidRPr="008A1080" w:rsidRDefault="002A6F90" w:rsidP="002A6F90">
      <w:pPr>
        <w:pStyle w:val="ListParagraph"/>
        <w:numPr>
          <w:ilvl w:val="0"/>
          <w:numId w:val="20"/>
          <w:numberingChange w:id="115" w:author="Terrill Laura" w:date="2012-05-24T10:36:00Z" w:original=""/>
        </w:numPr>
        <w:rPr>
          <w:i/>
          <w:lang w:val="es-ES"/>
        </w:rPr>
      </w:pPr>
      <w:r w:rsidRPr="008A1080">
        <w:rPr>
          <w:i/>
          <w:lang w:val="es-ES"/>
        </w:rPr>
        <w:t>El tomate</w:t>
      </w:r>
    </w:p>
    <w:p w:rsidR="002A6F90" w:rsidRPr="008A1080" w:rsidRDefault="002A6F90" w:rsidP="002A6F90">
      <w:pPr>
        <w:rPr>
          <w:i/>
          <w:lang w:val="es-ES"/>
        </w:rPr>
      </w:pPr>
    </w:p>
    <w:p w:rsidR="002A6F90" w:rsidRPr="008A1080" w:rsidRDefault="002A6F90" w:rsidP="002A6F90">
      <w:pPr>
        <w:rPr>
          <w:b/>
          <w:i/>
          <w:lang w:val="es-ES"/>
        </w:rPr>
      </w:pPr>
      <w:r w:rsidRPr="008A1080">
        <w:rPr>
          <w:b/>
          <w:i/>
          <w:lang w:val="es-ES"/>
        </w:rPr>
        <w:t>Las bebidas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desayuno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cereal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yogur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Los huevos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pan</w:t>
      </w:r>
    </w:p>
    <w:p w:rsidR="002A6F90" w:rsidRPr="008A1080" w:rsidRDefault="002A6F90" w:rsidP="002A6F90">
      <w:pPr>
        <w:rPr>
          <w:b/>
          <w:i/>
          <w:lang w:val="es-ES"/>
        </w:rPr>
      </w:pPr>
      <w:r w:rsidRPr="008A1080">
        <w:rPr>
          <w:b/>
          <w:i/>
          <w:lang w:val="es-ES"/>
        </w:rPr>
        <w:t>El almuerzo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 xml:space="preserve">El sándwich 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queso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 pizza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 hamburguesa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Las papas fritas</w:t>
      </w:r>
    </w:p>
    <w:p w:rsidR="002A6F90" w:rsidRPr="008A1080" w:rsidRDefault="002A6F90" w:rsidP="002A6F90">
      <w:pPr>
        <w:rPr>
          <w:b/>
          <w:i/>
          <w:lang w:val="es-ES"/>
        </w:rPr>
      </w:pPr>
      <w:r w:rsidRPr="008A1080">
        <w:rPr>
          <w:b/>
          <w:i/>
          <w:lang w:val="es-ES"/>
        </w:rPr>
        <w:t>La cena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Los fideos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Los espaguetis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 sopa</w:t>
      </w:r>
    </w:p>
    <w:p w:rsidR="002A6F90" w:rsidRPr="008A1080" w:rsidRDefault="002A6F90" w:rsidP="002A6F90">
      <w:pPr>
        <w:rPr>
          <w:b/>
          <w:i/>
          <w:lang w:val="es-ES"/>
        </w:rPr>
      </w:pPr>
      <w:r w:rsidRPr="008A1080">
        <w:rPr>
          <w:b/>
          <w:i/>
          <w:lang w:val="es-ES"/>
        </w:rPr>
        <w:t>El postre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pastel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Las galletas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El helado</w:t>
      </w:r>
    </w:p>
    <w:p w:rsidR="002A6F90" w:rsidRPr="008A1080" w:rsidRDefault="002A6F90" w:rsidP="002A6F90">
      <w:pPr>
        <w:rPr>
          <w:i/>
          <w:lang w:val="es-ES"/>
        </w:rPr>
      </w:pPr>
      <w:r w:rsidRPr="008A1080">
        <w:rPr>
          <w:i/>
          <w:lang w:val="es-ES"/>
        </w:rPr>
        <w:t>Los dulces</w:t>
      </w:r>
    </w:p>
    <w:p w:rsidR="005A3BAA" w:rsidRPr="004D4008" w:rsidRDefault="005A3BAA" w:rsidP="004D4008">
      <w:bookmarkStart w:id="116" w:name="_GoBack"/>
      <w:bookmarkEnd w:id="116"/>
    </w:p>
    <w:sectPr w:rsidR="005A3BAA" w:rsidRPr="004D4008" w:rsidSect="000B7F32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8" w:author="Terrill Laura" w:date="2012-05-24T10:40:00Z" w:initials="TL">
    <w:p w:rsidR="00C949B7" w:rsidRDefault="00C949B7">
      <w:pPr>
        <w:pStyle w:val="CommentText"/>
      </w:pPr>
      <w:r>
        <w:rPr>
          <w:rStyle w:val="CommentReference"/>
        </w:rPr>
        <w:annotationRef/>
      </w:r>
      <w:r>
        <w:t xml:space="preserve">This is a good question, but I don’t know how to answer it without stereotyping a culture. </w:t>
      </w:r>
    </w:p>
  </w:comment>
  <w:comment w:id="30" w:author="Terrill Laura" w:date="2012-05-24T10:44:00Z" w:initials="TL">
    <w:p w:rsidR="00C949B7" w:rsidRDefault="00C949B7">
      <w:pPr>
        <w:pStyle w:val="CommentText"/>
      </w:pPr>
      <w:r>
        <w:rPr>
          <w:rStyle w:val="CommentReference"/>
        </w:rPr>
        <w:annotationRef/>
      </w:r>
      <w:r>
        <w:t>why do you need these numbers? What will be the language context? Probably should move to making purchases in unit 4</w:t>
      </w:r>
    </w:p>
  </w:comment>
  <w:comment w:id="32" w:author="Terrill Laura" w:date="2012-05-24T10:45:00Z" w:initials="TL">
    <w:p w:rsidR="00C949B7" w:rsidRDefault="00C949B7">
      <w:pPr>
        <w:pStyle w:val="CommentText"/>
      </w:pPr>
      <w:r>
        <w:rPr>
          <w:rStyle w:val="CommentReference"/>
        </w:rPr>
        <w:annotationRef/>
      </w:r>
      <w:r>
        <w:t>I don’t see how this fits here. Consider making this part of travel/location in unit 4</w:t>
      </w:r>
    </w:p>
  </w:comment>
  <w:comment w:id="33" w:author="Terrill Laura" w:date="2012-05-24T10:45:00Z" w:initials="TL">
    <w:p w:rsidR="00C949B7" w:rsidRDefault="00C949B7">
      <w:pPr>
        <w:pStyle w:val="CommentText"/>
      </w:pPr>
      <w:r>
        <w:rPr>
          <w:rStyle w:val="CommentReference"/>
        </w:rPr>
        <w:annotationRef/>
      </w:r>
      <w:r>
        <w:t xml:space="preserve">unit 4?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9">
    <w:nsid w:val="42CC49AB"/>
    <w:multiLevelType w:val="hybridMultilevel"/>
    <w:tmpl w:val="F2B0F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C20376"/>
    <w:multiLevelType w:val="hybridMultilevel"/>
    <w:tmpl w:val="D6E0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AA0759"/>
    <w:multiLevelType w:val="hybridMultilevel"/>
    <w:tmpl w:val="2C923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9A59AB"/>
    <w:multiLevelType w:val="hybridMultilevel"/>
    <w:tmpl w:val="57E2C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0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4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19"/>
  </w:num>
  <w:num w:numId="12">
    <w:abstractNumId w:val="1"/>
  </w:num>
  <w:num w:numId="13">
    <w:abstractNumId w:val="18"/>
  </w:num>
  <w:num w:numId="14">
    <w:abstractNumId w:val="13"/>
  </w:num>
  <w:num w:numId="15">
    <w:abstractNumId w:val="15"/>
  </w:num>
  <w:num w:numId="16">
    <w:abstractNumId w:val="11"/>
  </w:num>
  <w:num w:numId="17">
    <w:abstractNumId w:val="17"/>
  </w:num>
  <w:num w:numId="18">
    <w:abstractNumId w:val="12"/>
  </w:num>
  <w:num w:numId="19">
    <w:abstractNumId w:val="10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569DF"/>
    <w:rsid w:val="000927CE"/>
    <w:rsid w:val="000A06AA"/>
    <w:rsid w:val="000B7F32"/>
    <w:rsid w:val="000E697C"/>
    <w:rsid w:val="0012056E"/>
    <w:rsid w:val="0014106E"/>
    <w:rsid w:val="00183D6A"/>
    <w:rsid w:val="001B7D9A"/>
    <w:rsid w:val="001C4131"/>
    <w:rsid w:val="001C4C00"/>
    <w:rsid w:val="0021220D"/>
    <w:rsid w:val="00214382"/>
    <w:rsid w:val="002A6F90"/>
    <w:rsid w:val="002B7BC1"/>
    <w:rsid w:val="002D2623"/>
    <w:rsid w:val="002F2147"/>
    <w:rsid w:val="004561FD"/>
    <w:rsid w:val="00494341"/>
    <w:rsid w:val="004C4F5E"/>
    <w:rsid w:val="004D0443"/>
    <w:rsid w:val="004D4008"/>
    <w:rsid w:val="005725BA"/>
    <w:rsid w:val="0057718E"/>
    <w:rsid w:val="00577D9F"/>
    <w:rsid w:val="005847C9"/>
    <w:rsid w:val="005A3AF3"/>
    <w:rsid w:val="005A3BAA"/>
    <w:rsid w:val="005A45F0"/>
    <w:rsid w:val="005D454A"/>
    <w:rsid w:val="005F73AC"/>
    <w:rsid w:val="0062268B"/>
    <w:rsid w:val="006962FC"/>
    <w:rsid w:val="00777251"/>
    <w:rsid w:val="00804628"/>
    <w:rsid w:val="00837CB1"/>
    <w:rsid w:val="0086562A"/>
    <w:rsid w:val="00883C7A"/>
    <w:rsid w:val="008953DF"/>
    <w:rsid w:val="009A0901"/>
    <w:rsid w:val="00A07441"/>
    <w:rsid w:val="00A4446A"/>
    <w:rsid w:val="00A97934"/>
    <w:rsid w:val="00AF6698"/>
    <w:rsid w:val="00B86956"/>
    <w:rsid w:val="00BC53EC"/>
    <w:rsid w:val="00BE012C"/>
    <w:rsid w:val="00C40242"/>
    <w:rsid w:val="00C949B7"/>
    <w:rsid w:val="00CA7F8E"/>
    <w:rsid w:val="00CE1010"/>
    <w:rsid w:val="00D156D4"/>
    <w:rsid w:val="00D213E9"/>
    <w:rsid w:val="00D21EED"/>
    <w:rsid w:val="00DE22EC"/>
    <w:rsid w:val="00DF26DD"/>
    <w:rsid w:val="00E35974"/>
    <w:rsid w:val="00F12F3E"/>
    <w:rsid w:val="00F20B4A"/>
    <w:rsid w:val="00FA20BD"/>
  </w:rsids>
  <m:mathPr>
    <m:mathFont m:val="Palatino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3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82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43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3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3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8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83D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564</Words>
  <Characters>3217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12</cp:revision>
  <cp:lastPrinted>2012-05-21T16:13:00Z</cp:lastPrinted>
  <dcterms:created xsi:type="dcterms:W3CDTF">2012-05-21T16:13:00Z</dcterms:created>
  <dcterms:modified xsi:type="dcterms:W3CDTF">2012-05-25T03:20:00Z</dcterms:modified>
</cp:coreProperties>
</file>